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62D20429"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B023CC">
        <w:rPr>
          <w:rStyle w:val="Strong"/>
          <w:b/>
          <w:bCs w:val="0"/>
          <w:sz w:val="24"/>
          <w:szCs w:val="24"/>
        </w:rPr>
        <w:t>50-W001-23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41945D5B"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00CE5404">
        <w:rPr>
          <w:rFonts w:ascii="Calibri" w:hAnsi="Calibri" w:cs="Calibri"/>
          <w:lang w:val="en-GB"/>
        </w:rPr>
        <w:t>Seventy (</w:t>
      </w:r>
      <w:r w:rsidRPr="00CE5404">
        <w:rPr>
          <w:rFonts w:ascii="Calibri" w:hAnsi="Calibri" w:cs="Calibri"/>
          <w:lang w:val="en-GB"/>
        </w:rPr>
        <w:t>70</w:t>
      </w:r>
      <w:r w:rsidR="00CE5404">
        <w:rPr>
          <w:rFonts w:ascii="Calibri" w:hAnsi="Calibri" w:cs="Calibri"/>
          <w:lang w:val="en-GB"/>
        </w:rPr>
        <w:t>)</w:t>
      </w:r>
      <w:r w:rsidRPr="00CE5404">
        <w:rPr>
          <w:rFonts w:ascii="Calibri" w:hAnsi="Calibri" w:cs="Calibri"/>
          <w:lang w:val="en-GB"/>
        </w:rPr>
        <w:t xml:space="preserve"> </w:t>
      </w:r>
      <w:bookmarkEnd w:id="7"/>
      <w:r w:rsidR="00CE5404" w:rsidRPr="00CE5404">
        <w:rPr>
          <w:rFonts w:ascii="Calibri" w:hAnsi="Calibri" w:cs="Calibri"/>
          <w:lang w:val="en-GB"/>
        </w:rPr>
        <w:t>points</w:t>
      </w:r>
      <w:r w:rsidRPr="00CE5404">
        <w:rPr>
          <w:rFonts w:ascii="Calibri" w:hAnsi="Calibri" w:cs="Calibri"/>
          <w:lang w:val="en-GB"/>
        </w:rPr>
        <w:t xml:space="preserve"> of the score received in the technical evaluation will be added to the obtained financial score, which is </w:t>
      </w:r>
      <w:r w:rsidR="00CE5404">
        <w:rPr>
          <w:rFonts w:ascii="Calibri" w:hAnsi="Calibri" w:cs="Calibri"/>
          <w:lang w:val="en-GB"/>
        </w:rPr>
        <w:t xml:space="preserve">a </w:t>
      </w:r>
      <w:r w:rsidRPr="00CE5404">
        <w:rPr>
          <w:rFonts w:ascii="Calibri" w:hAnsi="Calibri" w:cs="Calibri"/>
          <w:lang w:val="en-GB"/>
        </w:rPr>
        <w:t>maximum</w:t>
      </w:r>
      <w:r w:rsidR="00CE5404">
        <w:rPr>
          <w:rFonts w:ascii="Calibri" w:hAnsi="Calibri" w:cs="Calibri"/>
          <w:lang w:val="en-GB"/>
        </w:rPr>
        <w:t xml:space="preserve"> of thirty</w:t>
      </w:r>
      <w:r w:rsidRPr="00CE5404">
        <w:rPr>
          <w:rFonts w:ascii="Calibri" w:hAnsi="Calibri" w:cs="Calibri"/>
          <w:lang w:val="en-GB"/>
        </w:rPr>
        <w:t xml:space="preserve"> </w:t>
      </w:r>
      <w:bookmarkStart w:id="8" w:name="Financial"/>
      <w:r w:rsidR="00CE5404">
        <w:rPr>
          <w:rFonts w:ascii="Calibri" w:hAnsi="Calibri" w:cs="Calibri"/>
          <w:lang w:val="en-GB"/>
        </w:rPr>
        <w:t>(</w:t>
      </w:r>
      <w:r w:rsidRPr="00CE5404">
        <w:rPr>
          <w:rFonts w:ascii="Calibri" w:hAnsi="Calibri" w:cs="Calibri"/>
          <w:lang w:val="en-GB"/>
        </w:rPr>
        <w:t>30</w:t>
      </w:r>
      <w:r w:rsidR="00CE5404">
        <w:rPr>
          <w:rFonts w:ascii="Calibri" w:hAnsi="Calibri" w:cs="Calibri"/>
          <w:lang w:val="en-GB"/>
        </w:rPr>
        <w:t>)</w:t>
      </w:r>
      <w:r w:rsidRPr="00CE5404">
        <w:rPr>
          <w:rFonts w:ascii="Calibri" w:hAnsi="Calibri" w:cs="Calibri"/>
          <w:lang w:val="en-GB"/>
        </w:rPr>
        <w:t xml:space="preserve"> points</w:t>
      </w:r>
      <w:bookmarkEnd w:id="8"/>
      <w:r w:rsidRPr="00487A5C">
        <w:rPr>
          <w:rFonts w:ascii="Calibri" w:hAnsi="Calibri" w:cs="Calibri"/>
          <w:lang w:val="en-GB"/>
        </w:rPr>
        <w:t>, and calculated as described below.</w:t>
      </w:r>
    </w:p>
    <w:p w14:paraId="71143A99" w14:textId="4F416E04" w:rsidR="00E15F4B" w:rsidRPr="00487A5C" w:rsidRDefault="00E15F4B" w:rsidP="00B52A14">
      <w:pPr>
        <w:spacing w:before="120"/>
        <w:jc w:val="both"/>
        <w:rPr>
          <w:b/>
          <w:i/>
          <w:color w:val="FF0000"/>
          <w:lang w:val="en-GB"/>
        </w:rPr>
      </w:pPr>
      <w:r w:rsidRPr="00487A5C">
        <w:rPr>
          <w:b/>
          <w:i/>
          <w:color w:val="FF0000"/>
          <w:lang w:val="en-GB"/>
        </w:rPr>
        <w:t xml:space="preserve">Please, note that </w:t>
      </w:r>
      <w:r w:rsidR="00CE5404">
        <w:rPr>
          <w:b/>
          <w:i/>
          <w:color w:val="FF0000"/>
          <w:lang w:val="en-GB"/>
        </w:rPr>
        <w:t>the</w:t>
      </w:r>
      <w:r w:rsidRPr="00487A5C">
        <w:rPr>
          <w:b/>
          <w:i/>
          <w:color w:val="FF0000"/>
          <w:lang w:val="en-GB"/>
        </w:rPr>
        <w:t xml:space="preserve"> evaluation is</w:t>
      </w:r>
      <w:r w:rsidR="00CE5404">
        <w:rPr>
          <w:b/>
          <w:i/>
          <w:color w:val="FF0000"/>
          <w:lang w:val="en-GB"/>
        </w:rPr>
        <w:t xml:space="preserve"> to be made on the basis of</w:t>
      </w:r>
      <w:r w:rsidRPr="00487A5C">
        <w:rPr>
          <w:b/>
          <w:i/>
          <w:color w:val="FF0000"/>
          <w:lang w:val="en-GB"/>
        </w:rPr>
        <w:t xml:space="preserve">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6B7AAFF3" w14:textId="77777777" w:rsidR="00F35901" w:rsidRDefault="00F35901" w:rsidP="00B52A14">
      <w:pPr>
        <w:spacing w:before="480"/>
        <w:jc w:val="center"/>
        <w:rPr>
          <w:rFonts w:asciiTheme="minorHAnsi" w:hAnsiTheme="minorHAnsi" w:cs="Calibri"/>
          <w:color w:val="808080" w:themeColor="background1" w:themeShade="80"/>
          <w:lang w:val="en-GB"/>
        </w:rPr>
      </w:pPr>
    </w:p>
    <w:p w14:paraId="56194EAD" w14:textId="77777777" w:rsidR="00F35901" w:rsidRDefault="00F35901" w:rsidP="00B52A14">
      <w:pPr>
        <w:spacing w:before="480"/>
        <w:jc w:val="center"/>
        <w:rPr>
          <w:rFonts w:asciiTheme="minorHAnsi" w:hAnsiTheme="minorHAnsi" w:cs="Calibri"/>
          <w:color w:val="808080" w:themeColor="background1" w:themeShade="80"/>
          <w:lang w:val="en-GB"/>
        </w:rPr>
      </w:pPr>
    </w:p>
    <w:p w14:paraId="31DDC1DC" w14:textId="5CBCE7E6"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F35901"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F35901">
        <w:rPr>
          <w:rFonts w:ascii="Calibri" w:hAnsi="Calibri" w:cs="Calibri"/>
          <w:lang w:val="en-GB" w:eastAsia="ko-KR"/>
        </w:rPr>
        <w:t xml:space="preserve">The detailed </w:t>
      </w:r>
      <w:r w:rsidR="00103F13" w:rsidRPr="00F35901">
        <w:rPr>
          <w:rFonts w:ascii="Calibri" w:hAnsi="Calibri" w:cs="Calibri"/>
          <w:lang w:val="en-GB" w:eastAsia="ko-KR"/>
        </w:rPr>
        <w:t xml:space="preserve">technical </w:t>
      </w:r>
      <w:r w:rsidR="00D67AEA" w:rsidRPr="00F35901">
        <w:rPr>
          <w:rFonts w:ascii="Calibri" w:hAnsi="Calibri" w:cs="Calibri"/>
          <w:lang w:val="en-GB" w:eastAsia="ko-KR"/>
        </w:rPr>
        <w:t>evaluat</w:t>
      </w:r>
      <w:r w:rsidR="00103F13" w:rsidRPr="00F35901">
        <w:rPr>
          <w:rFonts w:ascii="Calibri" w:hAnsi="Calibri" w:cs="Calibri"/>
          <w:lang w:val="en-GB" w:eastAsia="ko-KR"/>
        </w:rPr>
        <w:t xml:space="preserve">ion criteria and possible </w:t>
      </w:r>
      <w:r w:rsidR="00D67AEA" w:rsidRPr="00F35901">
        <w:rPr>
          <w:rFonts w:ascii="Calibri" w:hAnsi="Calibri" w:cs="Calibri"/>
          <w:lang w:val="en-GB" w:eastAsia="ko-KR"/>
        </w:rPr>
        <w:t>score</w:t>
      </w:r>
      <w:r w:rsidR="00103F13" w:rsidRPr="00F35901">
        <w:rPr>
          <w:rFonts w:ascii="Calibri" w:hAnsi="Calibri" w:cs="Calibri"/>
          <w:lang w:val="en-GB" w:eastAsia="ko-KR"/>
        </w:rPr>
        <w:t>s</w:t>
      </w:r>
      <w:r w:rsidR="00D67AEA" w:rsidRPr="00F35901">
        <w:rPr>
          <w:rFonts w:ascii="Calibri" w:hAnsi="Calibri" w:cs="Calibri"/>
          <w:lang w:val="en-GB" w:eastAsia="ko-KR"/>
        </w:rPr>
        <w:t xml:space="preserve"> for each are </w:t>
      </w:r>
      <w:r w:rsidR="007F719F" w:rsidRPr="00F35901">
        <w:rPr>
          <w:rFonts w:ascii="Calibri" w:hAnsi="Calibri" w:cs="Calibri"/>
          <w:lang w:val="en-GB" w:eastAsia="ko-KR"/>
        </w:rPr>
        <w:t>as follows</w:t>
      </w:r>
      <w:r w:rsidR="00D67AEA" w:rsidRPr="00F35901">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F35901" w14:paraId="63269C81" w14:textId="77777777" w:rsidTr="006E17EC">
        <w:trPr>
          <w:cantSplit/>
          <w:tblHeader/>
        </w:trPr>
        <w:tc>
          <w:tcPr>
            <w:tcW w:w="2430" w:type="dxa"/>
            <w:shd w:val="clear" w:color="auto" w:fill="auto"/>
            <w:vAlign w:val="center"/>
          </w:tcPr>
          <w:p w14:paraId="0926894E" w14:textId="29433CF9" w:rsidR="006E17EC" w:rsidRPr="00F35901" w:rsidRDefault="006E17EC" w:rsidP="006E17EC">
            <w:pPr>
              <w:pStyle w:val="TableContents"/>
              <w:jc w:val="center"/>
              <w:rPr>
                <w:rFonts w:cs="Calibri"/>
                <w:b/>
              </w:rPr>
            </w:pPr>
            <w:r w:rsidRPr="00F35901">
              <w:rPr>
                <w:rFonts w:cs="Calibri"/>
                <w:b/>
              </w:rPr>
              <w:t>Major Criteria</w:t>
            </w:r>
          </w:p>
        </w:tc>
        <w:tc>
          <w:tcPr>
            <w:tcW w:w="5367" w:type="dxa"/>
            <w:shd w:val="clear" w:color="auto" w:fill="auto"/>
            <w:vAlign w:val="center"/>
          </w:tcPr>
          <w:p w14:paraId="266E364D" w14:textId="77777777" w:rsidR="006E17EC" w:rsidRPr="00F35901" w:rsidRDefault="006E17EC" w:rsidP="006E17EC">
            <w:pPr>
              <w:pStyle w:val="TableContents"/>
              <w:jc w:val="center"/>
              <w:rPr>
                <w:rFonts w:cs="Calibri"/>
                <w:b/>
              </w:rPr>
            </w:pPr>
            <w:r w:rsidRPr="00F35901">
              <w:rPr>
                <w:rFonts w:cs="Calibri"/>
                <w:b/>
              </w:rPr>
              <w:t>Details &amp; Sub-Criteria</w:t>
            </w:r>
          </w:p>
        </w:tc>
        <w:tc>
          <w:tcPr>
            <w:tcW w:w="1360" w:type="dxa"/>
            <w:shd w:val="clear" w:color="auto" w:fill="auto"/>
            <w:vAlign w:val="center"/>
          </w:tcPr>
          <w:p w14:paraId="6D25EDF4" w14:textId="77777777" w:rsidR="006E17EC" w:rsidRPr="00F35901" w:rsidRDefault="006E17EC" w:rsidP="006E17EC">
            <w:pPr>
              <w:pStyle w:val="TableContents"/>
              <w:jc w:val="center"/>
              <w:rPr>
                <w:rFonts w:cs="Calibri"/>
                <w:b/>
              </w:rPr>
            </w:pPr>
            <w:r w:rsidRPr="00F35901">
              <w:rPr>
                <w:rFonts w:cs="Calibri"/>
                <w:b/>
              </w:rPr>
              <w:t>Possible Score</w:t>
            </w:r>
          </w:p>
        </w:tc>
      </w:tr>
      <w:tr w:rsidR="006E17EC" w:rsidRPr="00F35901" w14:paraId="053B03DF" w14:textId="77777777" w:rsidTr="006E17EC">
        <w:trPr>
          <w:cantSplit/>
          <w:tblHeader/>
        </w:trPr>
        <w:tc>
          <w:tcPr>
            <w:tcW w:w="2430" w:type="dxa"/>
            <w:shd w:val="clear" w:color="auto" w:fill="auto"/>
            <w:vAlign w:val="center"/>
          </w:tcPr>
          <w:p w14:paraId="5B4EEC3C" w14:textId="38551245" w:rsidR="006E17EC" w:rsidRPr="00F35901" w:rsidRDefault="00DE3F38" w:rsidP="006E17EC">
            <w:pPr>
              <w:pStyle w:val="TableContents"/>
              <w:rPr>
                <w:rFonts w:asciiTheme="minorHAnsi" w:hAnsiTheme="minorHAnsi"/>
                <w:sz w:val="22"/>
                <w:szCs w:val="22"/>
                <w:lang w:eastAsia="en-US"/>
              </w:rPr>
            </w:pPr>
            <w:r w:rsidRPr="00F35901">
              <w:rPr>
                <w:rFonts w:asciiTheme="minorHAnsi" w:hAnsiTheme="minorHAnsi"/>
                <w:sz w:val="22"/>
                <w:szCs w:val="22"/>
                <w:lang w:eastAsia="en-US"/>
              </w:rPr>
              <w:t xml:space="preserve">Firm/consortium’s experience and reputation </w:t>
            </w:r>
            <w:r w:rsidR="00B52A14" w:rsidRPr="00F35901">
              <w:rPr>
                <w:rFonts w:asciiTheme="minorHAnsi" w:hAnsiTheme="minorHAnsi"/>
                <w:sz w:val="22"/>
                <w:szCs w:val="22"/>
                <w:lang w:eastAsia="en-US"/>
              </w:rPr>
              <w:t>with</w:t>
            </w:r>
            <w:r w:rsidRPr="00F35901">
              <w:rPr>
                <w:rFonts w:asciiTheme="minorHAnsi" w:hAnsiTheme="minorHAnsi"/>
                <w:sz w:val="22"/>
                <w:szCs w:val="22"/>
                <w:lang w:eastAsia="en-US"/>
              </w:rPr>
              <w:t xml:space="preserve"> similar </w:t>
            </w:r>
            <w:r w:rsidR="00AD3DBB" w:rsidRPr="00F35901">
              <w:rPr>
                <w:rFonts w:asciiTheme="minorHAnsi" w:hAnsiTheme="minorHAnsi"/>
                <w:sz w:val="22"/>
                <w:szCs w:val="22"/>
                <w:lang w:eastAsia="en-US"/>
              </w:rPr>
              <w:t xml:space="preserve">supply of </w:t>
            </w:r>
            <w:r w:rsidR="002340EA" w:rsidRPr="00F35901">
              <w:rPr>
                <w:rFonts w:asciiTheme="minorHAnsi" w:hAnsiTheme="minorHAnsi"/>
                <w:sz w:val="22"/>
                <w:szCs w:val="22"/>
                <w:lang w:eastAsia="en-US"/>
              </w:rPr>
              <w:t>Works</w:t>
            </w:r>
          </w:p>
        </w:tc>
        <w:tc>
          <w:tcPr>
            <w:tcW w:w="5367" w:type="dxa"/>
            <w:shd w:val="clear" w:color="auto" w:fill="auto"/>
          </w:tcPr>
          <w:p w14:paraId="5CE049D7" w14:textId="64BF184A" w:rsidR="006E17EC" w:rsidRDefault="00732522" w:rsidP="005B38E4">
            <w:pPr>
              <w:pStyle w:val="TableContents"/>
              <w:numPr>
                <w:ilvl w:val="0"/>
                <w:numId w:val="3"/>
              </w:numPr>
              <w:rPr>
                <w:rFonts w:asciiTheme="minorHAnsi" w:hAnsiTheme="minorHAnsi"/>
                <w:sz w:val="22"/>
                <w:szCs w:val="22"/>
              </w:rPr>
            </w:pPr>
            <w:r>
              <w:rPr>
                <w:rFonts w:asciiTheme="minorHAnsi" w:hAnsiTheme="minorHAnsi"/>
                <w:sz w:val="22"/>
                <w:szCs w:val="22"/>
              </w:rPr>
              <w:t>Has delivered similar works in remote areas</w:t>
            </w:r>
          </w:p>
          <w:p w14:paraId="1213B490" w14:textId="04629B28" w:rsidR="00732522" w:rsidRDefault="00732522" w:rsidP="005B38E4">
            <w:pPr>
              <w:pStyle w:val="TableContents"/>
              <w:numPr>
                <w:ilvl w:val="0"/>
                <w:numId w:val="3"/>
              </w:numPr>
              <w:rPr>
                <w:rFonts w:asciiTheme="minorHAnsi" w:hAnsiTheme="minorHAnsi"/>
                <w:sz w:val="22"/>
                <w:szCs w:val="22"/>
              </w:rPr>
            </w:pPr>
            <w:r>
              <w:rPr>
                <w:rFonts w:asciiTheme="minorHAnsi" w:hAnsiTheme="minorHAnsi"/>
                <w:sz w:val="22"/>
                <w:szCs w:val="22"/>
              </w:rPr>
              <w:t>Example Projects</w:t>
            </w:r>
          </w:p>
          <w:p w14:paraId="3ADDF29E" w14:textId="3A334B66" w:rsidR="00732522" w:rsidRPr="00F35901" w:rsidRDefault="00732522" w:rsidP="00732522">
            <w:pPr>
              <w:pStyle w:val="TableContents"/>
              <w:ind w:left="720"/>
              <w:rPr>
                <w:rFonts w:asciiTheme="minorHAnsi" w:hAnsiTheme="minorHAnsi"/>
                <w:sz w:val="22"/>
                <w:szCs w:val="22"/>
              </w:rPr>
            </w:pPr>
          </w:p>
        </w:tc>
        <w:tc>
          <w:tcPr>
            <w:tcW w:w="1360" w:type="dxa"/>
            <w:shd w:val="clear" w:color="auto" w:fill="auto"/>
            <w:vAlign w:val="center"/>
          </w:tcPr>
          <w:p w14:paraId="6FB170A3" w14:textId="1709E803" w:rsidR="006E17EC" w:rsidRPr="00F35901" w:rsidRDefault="0073252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6E17EC" w:rsidRPr="00F35901" w14:paraId="613F68D6" w14:textId="77777777" w:rsidTr="006E17EC">
        <w:trPr>
          <w:cantSplit/>
          <w:tblHeader/>
        </w:trPr>
        <w:tc>
          <w:tcPr>
            <w:tcW w:w="2430" w:type="dxa"/>
            <w:shd w:val="clear" w:color="auto" w:fill="auto"/>
            <w:vAlign w:val="center"/>
          </w:tcPr>
          <w:p w14:paraId="44102FCB" w14:textId="19DEBEED" w:rsidR="006E17EC" w:rsidRPr="00F35901" w:rsidRDefault="00AD3DBB" w:rsidP="006E17EC">
            <w:pPr>
              <w:pStyle w:val="TableContents"/>
              <w:rPr>
                <w:rFonts w:asciiTheme="minorHAnsi" w:hAnsiTheme="minorHAnsi"/>
                <w:sz w:val="22"/>
                <w:szCs w:val="22"/>
                <w:lang w:eastAsia="en-US"/>
              </w:rPr>
            </w:pPr>
            <w:r w:rsidRPr="00F35901">
              <w:rPr>
                <w:rFonts w:asciiTheme="minorHAnsi" w:hAnsiTheme="minorHAnsi"/>
                <w:sz w:val="22"/>
                <w:szCs w:val="22"/>
                <w:lang w:eastAsia="en-US"/>
              </w:rPr>
              <w:t>Delivery time</w:t>
            </w:r>
          </w:p>
        </w:tc>
        <w:tc>
          <w:tcPr>
            <w:tcW w:w="5367" w:type="dxa"/>
            <w:shd w:val="clear" w:color="auto" w:fill="auto"/>
          </w:tcPr>
          <w:p w14:paraId="4BA71FA2" w14:textId="6FA712D5" w:rsidR="006E17EC" w:rsidRPr="00F35901" w:rsidRDefault="00732522" w:rsidP="001D3BEC">
            <w:pPr>
              <w:pStyle w:val="TableContents"/>
              <w:numPr>
                <w:ilvl w:val="0"/>
                <w:numId w:val="4"/>
              </w:numPr>
              <w:rPr>
                <w:rFonts w:asciiTheme="minorHAnsi" w:hAnsiTheme="minorHAnsi"/>
                <w:sz w:val="22"/>
                <w:szCs w:val="22"/>
              </w:rPr>
            </w:pPr>
            <w:r>
              <w:rPr>
                <w:rFonts w:asciiTheme="minorHAnsi" w:hAnsiTheme="minorHAnsi"/>
                <w:sz w:val="22"/>
                <w:szCs w:val="22"/>
              </w:rPr>
              <w:t>Works Schedule and Delivery Plan</w:t>
            </w:r>
          </w:p>
        </w:tc>
        <w:tc>
          <w:tcPr>
            <w:tcW w:w="1360" w:type="dxa"/>
            <w:shd w:val="clear" w:color="auto" w:fill="auto"/>
            <w:vAlign w:val="center"/>
          </w:tcPr>
          <w:p w14:paraId="657554B4" w14:textId="4CD287FD" w:rsidR="006E17EC" w:rsidRPr="00F35901" w:rsidRDefault="0073252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F35901" w14:paraId="59453870" w14:textId="77777777" w:rsidTr="006E17EC">
        <w:trPr>
          <w:cantSplit/>
          <w:tblHeader/>
        </w:trPr>
        <w:tc>
          <w:tcPr>
            <w:tcW w:w="2430" w:type="dxa"/>
            <w:shd w:val="clear" w:color="auto" w:fill="auto"/>
            <w:vAlign w:val="center"/>
          </w:tcPr>
          <w:p w14:paraId="57F1472D" w14:textId="7C809706" w:rsidR="006E17EC" w:rsidRPr="00F35901" w:rsidRDefault="00732522" w:rsidP="00732522">
            <w:pPr>
              <w:pStyle w:val="TableContents"/>
              <w:rPr>
                <w:rFonts w:asciiTheme="minorHAnsi" w:hAnsiTheme="minorHAnsi"/>
                <w:sz w:val="22"/>
                <w:szCs w:val="22"/>
                <w:lang w:eastAsia="en-US"/>
              </w:rPr>
            </w:pPr>
            <w:r>
              <w:rPr>
                <w:rFonts w:asciiTheme="minorHAnsi" w:hAnsiTheme="minorHAnsi"/>
                <w:sz w:val="22"/>
                <w:szCs w:val="22"/>
                <w:lang w:eastAsia="en-US"/>
              </w:rPr>
              <w:t>Work Quality and Quality Control Process</w:t>
            </w:r>
          </w:p>
        </w:tc>
        <w:tc>
          <w:tcPr>
            <w:tcW w:w="5367" w:type="dxa"/>
            <w:shd w:val="clear" w:color="auto" w:fill="auto"/>
          </w:tcPr>
          <w:p w14:paraId="18CCA12C" w14:textId="68F37065" w:rsidR="00732522" w:rsidRDefault="00732522" w:rsidP="00732522">
            <w:pPr>
              <w:pStyle w:val="TableContents"/>
              <w:numPr>
                <w:ilvl w:val="0"/>
                <w:numId w:val="6"/>
              </w:numPr>
              <w:rPr>
                <w:rFonts w:asciiTheme="minorHAnsi" w:hAnsiTheme="minorHAnsi"/>
                <w:sz w:val="22"/>
                <w:szCs w:val="22"/>
              </w:rPr>
            </w:pPr>
            <w:r>
              <w:rPr>
                <w:rFonts w:asciiTheme="minorHAnsi" w:hAnsiTheme="minorHAnsi"/>
                <w:sz w:val="22"/>
                <w:szCs w:val="22"/>
              </w:rPr>
              <w:t>Quality Control Process</w:t>
            </w:r>
          </w:p>
          <w:p w14:paraId="5E2BC2DC" w14:textId="5A6A34E6" w:rsidR="00732522" w:rsidRDefault="00732522" w:rsidP="00732522">
            <w:pPr>
              <w:pStyle w:val="TableContents"/>
              <w:numPr>
                <w:ilvl w:val="0"/>
                <w:numId w:val="6"/>
              </w:numPr>
              <w:rPr>
                <w:rFonts w:asciiTheme="minorHAnsi" w:hAnsiTheme="minorHAnsi"/>
                <w:sz w:val="22"/>
                <w:szCs w:val="22"/>
              </w:rPr>
            </w:pPr>
            <w:r>
              <w:rPr>
                <w:rFonts w:asciiTheme="minorHAnsi" w:hAnsiTheme="minorHAnsi"/>
                <w:sz w:val="22"/>
                <w:szCs w:val="22"/>
              </w:rPr>
              <w:t xml:space="preserve">Durability </w:t>
            </w:r>
          </w:p>
          <w:p w14:paraId="375ED5B7" w14:textId="58E43A2F" w:rsidR="006E17EC" w:rsidRPr="00F35901" w:rsidRDefault="006E17EC" w:rsidP="00732522">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0031F529" w:rsidR="006E17EC" w:rsidRPr="00F35901" w:rsidRDefault="0073252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F35901" w14:paraId="465E49EB" w14:textId="77777777" w:rsidTr="003849E8">
        <w:trPr>
          <w:cantSplit/>
          <w:trHeight w:val="650"/>
          <w:tblHeader/>
        </w:trPr>
        <w:tc>
          <w:tcPr>
            <w:tcW w:w="7797" w:type="dxa"/>
            <w:gridSpan w:val="2"/>
            <w:shd w:val="clear" w:color="auto" w:fill="auto"/>
            <w:vAlign w:val="center"/>
          </w:tcPr>
          <w:p w14:paraId="628B8019" w14:textId="0F85A49D" w:rsidR="003849E8" w:rsidRPr="00F35901" w:rsidRDefault="003849E8" w:rsidP="006E17EC">
            <w:pPr>
              <w:pStyle w:val="TableContents"/>
              <w:jc w:val="both"/>
              <w:rPr>
                <w:rFonts w:cs="Calibri"/>
              </w:rPr>
            </w:pPr>
            <w:r w:rsidRPr="00F35901">
              <w:rPr>
                <w:rFonts w:cs="Calibri"/>
                <w:b/>
              </w:rPr>
              <w:t>Total Possible Technical Score</w:t>
            </w:r>
          </w:p>
        </w:tc>
        <w:tc>
          <w:tcPr>
            <w:tcW w:w="1360" w:type="dxa"/>
            <w:shd w:val="clear" w:color="auto" w:fill="auto"/>
            <w:vAlign w:val="center"/>
          </w:tcPr>
          <w:p w14:paraId="1CBE2A02" w14:textId="0EA949E8" w:rsidR="003849E8" w:rsidRPr="00F35901" w:rsidRDefault="003849E8" w:rsidP="003849E8">
            <w:pPr>
              <w:pStyle w:val="TableContents"/>
              <w:jc w:val="center"/>
              <w:rPr>
                <w:rFonts w:cs="Calibri"/>
                <w:b/>
              </w:rPr>
            </w:pPr>
            <w:r w:rsidRPr="00F35901">
              <w:rPr>
                <w:rFonts w:cs="Calibri"/>
                <w:b/>
              </w:rPr>
              <w:t>100</w:t>
            </w:r>
          </w:p>
        </w:tc>
      </w:tr>
    </w:tbl>
    <w:p w14:paraId="0FA34FD8" w14:textId="6A0707C2" w:rsidR="00FA6787" w:rsidRPr="00487A5C" w:rsidRDefault="00FA6787" w:rsidP="00FA6787">
      <w:pPr>
        <w:spacing w:before="120"/>
        <w:rPr>
          <w:rFonts w:ascii="Calibri" w:hAnsi="Calibri" w:cs="Calibri"/>
          <w:lang w:val="en-GB" w:eastAsia="ko-KR"/>
        </w:rPr>
      </w:pPr>
      <w:bookmarkStart w:id="10" w:name="_Hlk26879176"/>
      <w:r w:rsidRPr="00F35901">
        <w:rPr>
          <w:rFonts w:ascii="Calibri" w:hAnsi="Calibri" w:cs="Calibri"/>
          <w:lang w:val="en-GB" w:eastAsia="ko-KR"/>
        </w:rPr>
        <w:t>The separate result of the technical evaluation will be the accumulated score obtained for each</w:t>
      </w:r>
      <w:r w:rsidRPr="00487A5C">
        <w:rPr>
          <w:rFonts w:ascii="Calibri" w:hAnsi="Calibri" w:cs="Calibri"/>
          <w:lang w:val="en-GB" w:eastAsia="ko-KR"/>
        </w:rPr>
        <w:t xml:space="preserve"> </w:t>
      </w:r>
      <w:r w:rsidRPr="00F35901">
        <w:rPr>
          <w:rFonts w:ascii="Calibri" w:hAnsi="Calibri" w:cs="Calibri"/>
          <w:lang w:val="en-GB" w:eastAsia="ko-KR"/>
        </w:rPr>
        <w:t xml:space="preserve">Tender multiplied with the weight of the technical component, </w:t>
      </w:r>
      <w:r w:rsidR="00F35901">
        <w:rPr>
          <w:rFonts w:ascii="Calibri" w:hAnsi="Calibri" w:cs="Calibri"/>
          <w:lang w:val="en-GB" w:eastAsia="ko-KR"/>
        </w:rPr>
        <w:t>seventy (70) points</w:t>
      </w:r>
      <w:r w:rsidRPr="00F35901">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542C860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for the financial component is</w:t>
      </w:r>
      <w:r w:rsidR="00F35901">
        <w:rPr>
          <w:rFonts w:ascii="Calibri" w:hAnsi="Calibri"/>
          <w:lang w:val="en-GB"/>
        </w:rPr>
        <w:t xml:space="preserve"> </w:t>
      </w:r>
      <w:r w:rsidR="00F35901" w:rsidRPr="00F35901">
        <w:rPr>
          <w:rFonts w:ascii="Calibri" w:hAnsi="Calibri"/>
          <w:lang w:val="en-GB"/>
        </w:rPr>
        <w:t>thirty</w:t>
      </w:r>
      <w:r w:rsidRPr="00F35901">
        <w:rPr>
          <w:rFonts w:ascii="Calibri" w:hAnsi="Calibri"/>
          <w:lang w:val="en-GB"/>
        </w:rPr>
        <w:t xml:space="preserve"> </w:t>
      </w:r>
      <w:r w:rsidR="00F35901">
        <w:rPr>
          <w:rFonts w:ascii="Calibri" w:hAnsi="Calibri"/>
          <w:lang w:val="en-GB"/>
        </w:rPr>
        <w:t>(</w:t>
      </w:r>
      <w:r w:rsidR="009B1812" w:rsidRPr="00F35901">
        <w:rPr>
          <w:rFonts w:ascii="Calibri" w:hAnsi="Calibri"/>
          <w:lang w:val="en-GB"/>
        </w:rPr>
        <w:fldChar w:fldCharType="begin"/>
      </w:r>
      <w:r w:rsidR="009B1812" w:rsidRPr="00F35901">
        <w:rPr>
          <w:rFonts w:ascii="Calibri" w:hAnsi="Calibri"/>
          <w:lang w:val="en-GB"/>
        </w:rPr>
        <w:instrText xml:space="preserve"> REF Financial \h </w:instrText>
      </w:r>
      <w:r w:rsidR="00F35901">
        <w:rPr>
          <w:rFonts w:ascii="Calibri" w:hAnsi="Calibri"/>
          <w:lang w:val="en-GB"/>
        </w:rPr>
        <w:instrText xml:space="preserve"> \* MERGEFORMAT </w:instrText>
      </w:r>
      <w:r w:rsidR="009B1812" w:rsidRPr="00F35901">
        <w:rPr>
          <w:rFonts w:ascii="Calibri" w:hAnsi="Calibri"/>
          <w:lang w:val="en-GB"/>
        </w:rPr>
      </w:r>
      <w:r w:rsidR="009B1812" w:rsidRPr="00F35901">
        <w:rPr>
          <w:rFonts w:ascii="Calibri" w:hAnsi="Calibri"/>
          <w:lang w:val="en-GB"/>
        </w:rPr>
        <w:fldChar w:fldCharType="separate"/>
      </w:r>
      <w:r w:rsidR="009B1812" w:rsidRPr="00F35901">
        <w:rPr>
          <w:rFonts w:ascii="Calibri" w:hAnsi="Calibri" w:cs="Calibri"/>
          <w:lang w:val="en-GB"/>
        </w:rPr>
        <w:t>30</w:t>
      </w:r>
      <w:r w:rsidR="00F35901">
        <w:rPr>
          <w:rFonts w:ascii="Calibri" w:hAnsi="Calibri" w:cs="Calibri"/>
          <w:lang w:val="en-GB"/>
        </w:rPr>
        <w:t>)</w:t>
      </w:r>
      <w:r w:rsidR="009B1812" w:rsidRPr="00F35901">
        <w:rPr>
          <w:rFonts w:ascii="Calibri" w:hAnsi="Calibri" w:cs="Calibri"/>
          <w:lang w:val="en-GB"/>
        </w:rPr>
        <w:t xml:space="preserve"> points</w:t>
      </w:r>
      <w:r w:rsidR="009B1812" w:rsidRPr="00F35901">
        <w:rPr>
          <w:rFonts w:ascii="Calibri" w:hAnsi="Calibri"/>
          <w:lang w:val="en-GB"/>
        </w:rPr>
        <w:fldChar w:fldCharType="end"/>
      </w:r>
      <w:r w:rsidRPr="00F35901">
        <w:rPr>
          <w:rFonts w:ascii="Calibri" w:hAnsi="Calibri"/>
          <w:lang w:val="en-GB"/>
        </w:rPr>
        <w:t>.</w:t>
      </w:r>
      <w:r w:rsidRPr="00F35901">
        <w:rPr>
          <w:rFonts w:ascii="Calibri" w:hAnsi="Calibri"/>
          <w:lang w:val="en-GB" w:eastAsia="ko-KR"/>
        </w:rPr>
        <w:t xml:space="preserve"> </w:t>
      </w:r>
      <w:r w:rsidRPr="00F35901">
        <w:rPr>
          <w:rFonts w:ascii="Calibri" w:hAnsi="Calibri"/>
          <w:lang w:val="en-GB"/>
        </w:rPr>
        <w:t xml:space="preserve">The maximum number of points assigned to </w:t>
      </w:r>
      <w:r w:rsidRPr="00F35901">
        <w:rPr>
          <w:rFonts w:ascii="Calibri" w:hAnsi="Calibri"/>
          <w:lang w:val="en-GB" w:eastAsia="ko-KR"/>
        </w:rPr>
        <w:t>financial component</w:t>
      </w:r>
      <w:r w:rsidRPr="00F35901">
        <w:rPr>
          <w:rFonts w:ascii="Calibri" w:hAnsi="Calibri"/>
          <w:lang w:val="en-GB"/>
        </w:rPr>
        <w:t xml:space="preserve"> shall be allocated to the lowest</w:t>
      </w:r>
      <w:r w:rsidRPr="00487A5C">
        <w:rPr>
          <w:rFonts w:ascii="Calibri" w:hAnsi="Calibri"/>
          <w:lang w:val="en-GB"/>
        </w:rPr>
        <w:t xml:space="preserve">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ins w:id="15" w:author="Sven Erik" w:date="2020-08-26T15:47:00Z">
        <w:r w:rsidR="00726DFC">
          <w:rPr>
            <w:rFonts w:ascii="Calibri" w:hAnsi="Calibri"/>
            <w:b/>
            <w:lang w:val="en-GB"/>
          </w:rPr>
          <w:t>(</w:t>
        </w:r>
      </w:ins>
      <w:r w:rsidRPr="00487A5C">
        <w:rPr>
          <w:rFonts w:ascii="Calibri" w:hAnsi="Calibri"/>
          <w:b/>
          <w:lang w:val="en-GB"/>
        </w:rPr>
        <w:t>tc / lc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ins w:id="19" w:author="Sven Erik" w:date="2020-08-26T15:47:00Z">
        <w:r>
          <w:rPr>
            <w:rFonts w:ascii="Calibri" w:hAnsi="Calibri"/>
            <w:sz w:val="20"/>
            <w:szCs w:val="20"/>
            <w:lang w:val="en-GB"/>
          </w:rPr>
          <w:lastRenderedPageBreak/>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12E2" w14:textId="77777777" w:rsidR="00B23F4E" w:rsidRDefault="00B23F4E">
      <w:r>
        <w:separator/>
      </w:r>
    </w:p>
  </w:endnote>
  <w:endnote w:type="continuationSeparator" w:id="0">
    <w:p w14:paraId="26D0CF88" w14:textId="77777777" w:rsidR="00B23F4E" w:rsidRDefault="00B23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DDFBD56" w:rsidR="00D15CF2" w:rsidRDefault="004878F3" w:rsidP="004878F3">
    <w:pPr>
      <w:pStyle w:val="Footer"/>
    </w:pPr>
    <w:r>
      <w:fldChar w:fldCharType="begin"/>
    </w:r>
    <w:r>
      <w:instrText xml:space="preserve"> DATE \@ "yyyy-MM-dd" </w:instrText>
    </w:r>
    <w:r>
      <w:fldChar w:fldCharType="separate"/>
    </w:r>
    <w:r w:rsidR="00B023CC">
      <w:rPr>
        <w:noProof/>
      </w:rPr>
      <w:t>2023-02-17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9DA0A" w14:textId="77777777" w:rsidR="00B23F4E" w:rsidRDefault="00B23F4E">
      <w:r>
        <w:separator/>
      </w:r>
    </w:p>
  </w:footnote>
  <w:footnote w:type="continuationSeparator" w:id="0">
    <w:p w14:paraId="1EC2FA73" w14:textId="77777777" w:rsidR="00B23F4E" w:rsidRDefault="00B23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616D22DD"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w:t>
    </w:r>
    <w:r w:rsidR="00CE5404">
      <w:rPr>
        <w:rStyle w:val="Strong"/>
        <w:rFonts w:asciiTheme="minorHAnsi" w:hAnsiTheme="minorHAnsi" w:cstheme="minorHAnsi"/>
        <w:szCs w:val="24"/>
      </w:rPr>
      <w:t>3</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25929253">
    <w:abstractNumId w:val="2"/>
  </w:num>
  <w:num w:numId="2" w16cid:durableId="1459105022">
    <w:abstractNumId w:val="7"/>
  </w:num>
  <w:num w:numId="3" w16cid:durableId="25566228">
    <w:abstractNumId w:val="6"/>
  </w:num>
  <w:num w:numId="4" w16cid:durableId="94711959">
    <w:abstractNumId w:val="5"/>
  </w:num>
  <w:num w:numId="5" w16cid:durableId="2111973303">
    <w:abstractNumId w:val="0"/>
  </w:num>
  <w:num w:numId="6" w16cid:durableId="1305161682">
    <w:abstractNumId w:val="4"/>
  </w:num>
  <w:num w:numId="7" w16cid:durableId="1566912800">
    <w:abstractNumId w:val="1"/>
  </w:num>
  <w:num w:numId="8" w16cid:durableId="1703169325">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2522"/>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3CC"/>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F4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404"/>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5901"/>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1BFE"/>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4</Pages>
  <Words>727</Words>
  <Characters>4150</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2016-10-18T02:57:00Z</cp:lastPrinted>
  <dcterms:created xsi:type="dcterms:W3CDTF">2022-12-27T09:00:00Z</dcterms:created>
  <dcterms:modified xsi:type="dcterms:W3CDTF">2023-02-17T02:51:00Z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